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CC095A2" wp14:editId="73392750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2A6227E" wp14:editId="6A86347B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39984480" wp14:editId="2188B8F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10311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A2BAF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E937FB" w:rsidRPr="00FD028A" w:rsidRDefault="00E937FB" w:rsidP="00E937FB">
      <w:pPr>
        <w:spacing w:after="0" w:line="240" w:lineRule="auto"/>
        <w:jc w:val="center"/>
        <w:rPr>
          <w:ins w:id="0" w:author="Autor"/>
          <w:rFonts w:eastAsia="Times New Roman" w:cs="Times New Roman"/>
          <w:b/>
          <w:sz w:val="20"/>
          <w:szCs w:val="20"/>
        </w:rPr>
      </w:pPr>
      <w:ins w:id="1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7)</w:t>
        </w:r>
      </w:ins>
    </w:p>
    <w:p w:rsidR="00FD028A" w:rsidRPr="00FD028A" w:rsidDel="00E937FB" w:rsidRDefault="00FD028A" w:rsidP="00FD028A">
      <w:pPr>
        <w:spacing w:after="0" w:line="240" w:lineRule="auto"/>
        <w:jc w:val="center"/>
        <w:rPr>
          <w:del w:id="2" w:author="Autor"/>
          <w:rFonts w:eastAsia="Times New Roman" w:cs="Times New Roman"/>
          <w:b/>
          <w:sz w:val="20"/>
          <w:szCs w:val="20"/>
        </w:rPr>
      </w:pPr>
    </w:p>
    <w:p w:rsidR="00FD028A" w:rsidRPr="00FD028A" w:rsidDel="00E937FB" w:rsidRDefault="00FD028A" w:rsidP="00FD028A">
      <w:pPr>
        <w:spacing w:after="0" w:line="240" w:lineRule="auto"/>
        <w:jc w:val="center"/>
        <w:rPr>
          <w:del w:id="3" w:author="Autor"/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C73C5E" w:rsidP="00977107">
            <w:pPr>
              <w:pStyle w:val="Hlavika"/>
            </w:pPr>
            <w:r>
              <w:t xml:space="preserve">Poverenie na vykonanie </w:t>
            </w:r>
            <w:r w:rsidR="00A55166">
              <w:t xml:space="preserve">finančnej </w:t>
            </w:r>
            <w:r w:rsidR="008A21A6">
              <w:t>kontroly</w:t>
            </w:r>
            <w:r w:rsidR="009F28B6"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541358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E937FB" w:rsidRDefault="00E937FB" w:rsidP="00E937F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E937FB" w:rsidRDefault="00E937FB" w:rsidP="00E937F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11.02.2016</w:t>
                </w:r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C73C5E" w:rsidTr="00C73C5E">
        <w:tc>
          <w:tcPr>
            <w:tcW w:w="9212" w:type="dxa"/>
            <w:shd w:val="clear" w:color="auto" w:fill="B2A1C7" w:themeFill="accent4" w:themeFillTint="99"/>
          </w:tcPr>
          <w:p w:rsidR="00C73C5E" w:rsidRPr="00C73C5E" w:rsidRDefault="00C73C5E" w:rsidP="00E97EF6">
            <w:pPr>
              <w:pStyle w:val="Nzov"/>
              <w:jc w:val="center"/>
            </w:pPr>
            <w:r w:rsidRPr="00C73C5E">
              <w:lastRenderedPageBreak/>
              <w:t>Poverenie na vykonanie </w:t>
            </w:r>
            <w:r w:rsidR="00A55166">
              <w:t xml:space="preserve">finančnej </w:t>
            </w:r>
            <w:r w:rsidRPr="00C73C5E">
              <w:t>kontroly na mieste</w:t>
            </w:r>
            <w:ins w:id="4" w:author="Autor">
              <w:r w:rsidR="00702B9D">
                <w:rPr>
                  <w:rStyle w:val="Odkaznapoznmkupodiarou"/>
                </w:rPr>
                <w:footnoteReference w:id="1"/>
              </w:r>
            </w:ins>
          </w:p>
        </w:tc>
      </w:tr>
    </w:tbl>
    <w:p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 ods. </w:t>
      </w:r>
      <w:r w:rsidR="00AA2BAF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1F6C1F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AA2BAF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audite a o zmene a doplnení niektorých zákonov</w:t>
      </w:r>
      <w:r>
        <w:rPr>
          <w:sz w:val="20"/>
          <w:szCs w:val="20"/>
        </w:rPr>
        <w:t xml:space="preserve"> </w:t>
      </w:r>
      <w:ins w:id="6" w:author="Autor">
        <w:r w:rsidR="00702B9D">
          <w:rPr>
            <w:sz w:val="20"/>
            <w:szCs w:val="20"/>
          </w:rPr>
          <w:t>v znení neskorších predpisov</w:t>
        </w:r>
      </w:ins>
      <w:r>
        <w:rPr>
          <w:sz w:val="20"/>
          <w:szCs w:val="20"/>
        </w:rPr>
        <w:t xml:space="preserve">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ins w:id="7" w:author="Autor">
        <w:r w:rsidR="00702B9D">
          <w:rPr>
            <w:sz w:val="20"/>
            <w:szCs w:val="20"/>
          </w:rPr>
          <w:t xml:space="preserve"> v znení neskorších predpisov (ďalej len „zákon o príspevku z EŠIF“</w:t>
        </w:r>
      </w:ins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A10042">
            <w:pPr>
              <w:rPr>
                <w:b/>
              </w:rPr>
            </w:pPr>
            <w:r>
              <w:rPr>
                <w:b/>
              </w:rPr>
              <w:t xml:space="preserve">Identifikácia riadiaceho orgánu vykonávajúceho kontrolu </w:t>
            </w:r>
            <w:ins w:id="8" w:author="Autor">
              <w:r w:rsidR="00246E56">
                <w:rPr>
                  <w:b/>
                </w:rPr>
                <w:t>(oprávnenej osoby</w:t>
              </w:r>
              <w:r w:rsidR="00246E56">
                <w:rPr>
                  <w:rStyle w:val="Odkaznapoznmkupodiarou"/>
                  <w:b/>
                </w:rPr>
                <w:footnoteReference w:id="2"/>
              </w:r>
              <w:r w:rsidR="00246E56">
                <w:rPr>
                  <w:b/>
                </w:rPr>
                <w:t>)</w:t>
              </w:r>
            </w:ins>
          </w:p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Názov riadiaceho orgánu:</w:t>
            </w:r>
          </w:p>
          <w:p w:rsidR="007430CD" w:rsidRPr="007430CD" w:rsidRDefault="007430CD" w:rsidP="001667F7"/>
        </w:tc>
      </w:tr>
      <w:tr w:rsidR="007430CD" w:rsidRPr="007430CD" w:rsidTr="007430CD">
        <w:tc>
          <w:tcPr>
            <w:tcW w:w="9212" w:type="dxa"/>
          </w:tcPr>
          <w:p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>Sídlo riadiaceho orgánu:</w:t>
            </w:r>
          </w:p>
          <w:p w:rsidR="007430CD" w:rsidRPr="007430CD" w:rsidRDefault="007430CD" w:rsidP="001667F7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Tr="008B45FE">
        <w:tc>
          <w:tcPr>
            <w:tcW w:w="9212" w:type="dxa"/>
            <w:shd w:val="clear" w:color="auto" w:fill="B2A1C7" w:themeFill="accent4" w:themeFillTint="99"/>
          </w:tcPr>
          <w:p w:rsidR="00BA5DD2" w:rsidRDefault="00BA5DD2" w:rsidP="008B45FE">
            <w:pPr>
              <w:rPr>
                <w:b/>
              </w:rPr>
            </w:pPr>
            <w:r>
              <w:rPr>
                <w:b/>
              </w:rPr>
              <w:t xml:space="preserve">Identifikácia kontrolovanej osoby </w:t>
            </w:r>
            <w:ins w:id="10" w:author="Autor">
              <w:r w:rsidR="00246E56">
                <w:rPr>
                  <w:b/>
                </w:rPr>
                <w:t>(povinnej osoby</w:t>
              </w:r>
              <w:r w:rsidR="00246E56">
                <w:rPr>
                  <w:rStyle w:val="Odkaznapoznmkupodiarou"/>
                  <w:b/>
                </w:rPr>
                <w:footnoteReference w:id="3"/>
              </w:r>
              <w:r w:rsidR="00246E56">
                <w:rPr>
                  <w:b/>
                </w:rPr>
                <w:t>)</w:t>
              </w:r>
            </w:ins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ins w:id="12" w:author="Autor">
              <w:r w:rsidR="009F3C32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4"/>
            </w:r>
            <w:del w:id="13" w:author="Autor">
              <w:r w:rsidRPr="003E1630" w:rsidDel="009F3C32">
                <w:rPr>
                  <w:b/>
                </w:rPr>
                <w:delText>:</w:delText>
              </w:r>
            </w:del>
          </w:p>
          <w:p w:rsidR="00BA5DD2" w:rsidRPr="009C182B" w:rsidRDefault="00BA5DD2" w:rsidP="008B45FE"/>
        </w:tc>
      </w:tr>
      <w:tr w:rsidR="00BA5DD2" w:rsidRPr="0020437E" w:rsidTr="008B45FE">
        <w:tc>
          <w:tcPr>
            <w:tcW w:w="9212" w:type="dxa"/>
          </w:tcPr>
          <w:p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BA5DD2" w:rsidRPr="009C182B" w:rsidRDefault="00BA5DD2" w:rsidP="008B45FE"/>
        </w:tc>
      </w:tr>
    </w:tbl>
    <w:p w:rsidR="00BA5DD2" w:rsidRDefault="00BA5DD2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Tr="008B45FE">
        <w:tc>
          <w:tcPr>
            <w:tcW w:w="9212" w:type="dxa"/>
            <w:shd w:val="clear" w:color="auto" w:fill="B2A1C7" w:themeFill="accent4" w:themeFillTint="99"/>
          </w:tcPr>
          <w:p w:rsidR="008849DB" w:rsidRDefault="008849DB" w:rsidP="00246E56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Názov/meno a priezvisko tretej osoby:</w:t>
            </w:r>
          </w:p>
          <w:p w:rsidR="008849DB" w:rsidRPr="001E79DB" w:rsidRDefault="008849DB" w:rsidP="008B45FE"/>
        </w:tc>
      </w:tr>
      <w:tr w:rsidR="008849DB" w:rsidRPr="001E79DB" w:rsidTr="008B45FE">
        <w:tc>
          <w:tcPr>
            <w:tcW w:w="9212" w:type="dxa"/>
          </w:tcPr>
          <w:p w:rsidR="008849DB" w:rsidRDefault="008849DB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8849DB" w:rsidRPr="001E79DB" w:rsidRDefault="008849DB" w:rsidP="008B45FE"/>
        </w:tc>
      </w:tr>
    </w:tbl>
    <w:p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lastRenderedPageBreak/>
              <w:t>Fond: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Prioritná os:</w:t>
            </w:r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ins w:id="14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6"/>
            </w:r>
            <w:del w:id="16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ins w:id="17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7"/>
            </w:r>
            <w:del w:id="19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Predmet kontroly</w:t>
            </w:r>
            <w:ins w:id="20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8"/>
            </w:r>
            <w:del w:id="22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ins w:id="23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9"/>
            </w:r>
            <w:del w:id="25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63C2C"/>
        </w:tc>
      </w:tr>
      <w:tr w:rsidR="007430CD" w:rsidRPr="007430CD" w:rsidTr="007430CD">
        <w:tc>
          <w:tcPr>
            <w:tcW w:w="9212" w:type="dxa"/>
          </w:tcPr>
          <w:p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ins w:id="26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10"/>
            </w:r>
            <w:del w:id="28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63C2C"/>
        </w:tc>
      </w:tr>
    </w:tbl>
    <w:p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r w:rsidR="00A40515">
              <w:rPr>
                <w:b/>
              </w:rPr>
              <w:t>/</w:t>
            </w:r>
            <w:r w:rsidR="00A40515">
              <w:t xml:space="preserve"> </w:t>
            </w:r>
            <w:r w:rsidR="00A40515" w:rsidRPr="00A40515">
              <w:rPr>
                <w:b/>
              </w:rPr>
              <w:t>Právoplatnosť rozhodnutia o schválení žiadosti o</w:t>
            </w:r>
            <w:del w:id="29" w:author="Autor">
              <w:r w:rsidR="00A40515" w:rsidRPr="00A40515" w:rsidDel="009F3C32">
                <w:rPr>
                  <w:b/>
                </w:rPr>
                <w:delText xml:space="preserve"> </w:delText>
              </w:r>
            </w:del>
            <w:ins w:id="30" w:author="Autor">
              <w:r w:rsidR="009F3C32">
                <w:rPr>
                  <w:b/>
                </w:rPr>
                <w:t> </w:t>
              </w:r>
            </w:ins>
            <w:r w:rsidR="00A40515" w:rsidRPr="00A40515">
              <w:rPr>
                <w:b/>
              </w:rPr>
              <w:t>NFP</w:t>
            </w:r>
            <w:ins w:id="31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11"/>
            </w:r>
            <w:del w:id="33" w:author="Autor">
              <w:r w:rsidRPr="007430CD" w:rsidDel="009F3C32">
                <w:rPr>
                  <w:b/>
                </w:rPr>
                <w:delText>:</w:delText>
              </w:r>
            </w:del>
          </w:p>
          <w:p w:rsidR="007430CD" w:rsidRPr="007430CD" w:rsidRDefault="007430CD" w:rsidP="00B71F74"/>
        </w:tc>
      </w:tr>
      <w:tr w:rsidR="007430CD" w:rsidRPr="007430CD" w:rsidTr="007430CD">
        <w:tc>
          <w:tcPr>
            <w:tcW w:w="9212" w:type="dxa"/>
          </w:tcPr>
          <w:p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ins w:id="34" w:author="Autor">
              <w:r w:rsidR="009F3C32">
                <w:rPr>
                  <w:b/>
                </w:rPr>
                <w:t>:</w:t>
              </w:r>
            </w:ins>
            <w:r w:rsidR="001F1A31">
              <w:rPr>
                <w:rStyle w:val="Odkaznapoznmkupodiarou"/>
                <w:b/>
              </w:rPr>
              <w:footnoteReference w:id="12"/>
            </w:r>
            <w:del w:id="36" w:author="Autor">
              <w:r w:rsidRPr="007430CD" w:rsidDel="009F3C32">
                <w:rPr>
                  <w:b/>
                </w:rPr>
                <w:delText>:</w:delText>
              </w:r>
            </w:del>
            <w:r w:rsidRPr="007430CD">
              <w:rPr>
                <w:b/>
              </w:rPr>
              <w:t xml:space="preserve"> </w:t>
            </w:r>
          </w:p>
          <w:p w:rsidR="007430CD" w:rsidRPr="007430CD" w:rsidRDefault="007430CD" w:rsidP="00B71F74"/>
        </w:tc>
      </w:tr>
    </w:tbl>
    <w:p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Tr="003B1B5B">
        <w:tc>
          <w:tcPr>
            <w:tcW w:w="9212" w:type="dxa"/>
            <w:shd w:val="clear" w:color="auto" w:fill="B2A1C7" w:themeFill="accent4" w:themeFillTint="99"/>
          </w:tcPr>
          <w:p w:rsidR="00C73C5E" w:rsidRDefault="00C73C5E" w:rsidP="003B1B5B">
            <w:pPr>
              <w:rPr>
                <w:b/>
              </w:rPr>
            </w:pPr>
            <w:r>
              <w:rPr>
                <w:b/>
              </w:rPr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 xml:space="preserve">zmysle ustanovenia § 9 ods. </w:t>
      </w:r>
      <w:r w:rsidR="00AA2BAF">
        <w:rPr>
          <w:sz w:val="23"/>
          <w:szCs w:val="23"/>
        </w:rPr>
        <w:t>3</w:t>
      </w:r>
      <w:r>
        <w:rPr>
          <w:sz w:val="23"/>
          <w:szCs w:val="23"/>
        </w:rPr>
        <w:t xml:space="preserve"> zákona o finančnej kontrole poverujem na vykonanie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uvedených zamestnancov</w:t>
      </w:r>
      <w:r>
        <w:rPr>
          <w:rStyle w:val="Odkaznapoznmkupodiarou"/>
          <w:sz w:val="23"/>
          <w:szCs w:val="23"/>
        </w:rPr>
        <w:footnoteReference w:id="13"/>
      </w:r>
      <w:r>
        <w:rPr>
          <w:sz w:val="23"/>
          <w:szCs w:val="23"/>
        </w:rPr>
        <w:t xml:space="preserve">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a prizvané osoby</w:t>
      </w:r>
      <w:ins w:id="38" w:author="Autor">
        <w:r w:rsidR="009F3C32">
          <w:rPr>
            <w:sz w:val="23"/>
            <w:szCs w:val="23"/>
          </w:rPr>
          <w:t>:</w:t>
        </w:r>
      </w:ins>
      <w:r>
        <w:rPr>
          <w:rStyle w:val="Odkaznapoznmkupodiarou"/>
          <w:sz w:val="23"/>
          <w:szCs w:val="23"/>
        </w:rPr>
        <w:footnoteReference w:id="14"/>
      </w:r>
      <w:del w:id="39" w:author="Autor">
        <w:r w:rsidDel="009F3C32">
          <w:rPr>
            <w:sz w:val="23"/>
            <w:szCs w:val="23"/>
          </w:rPr>
          <w:delText>:</w:delText>
        </w:r>
      </w:del>
      <w:bookmarkStart w:id="40" w:name="_GoBack"/>
      <w:bookmarkEnd w:id="40"/>
      <w:r>
        <w:rPr>
          <w:sz w:val="23"/>
          <w:szCs w:val="23"/>
        </w:rPr>
        <w:t xml:space="preserve"> </w:t>
      </w:r>
    </w:p>
    <w:p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>člen kontrolnej skupiny</w:t>
      </w:r>
    </w:p>
    <w:p w:rsidR="00C73C5E" w:rsidRDefault="00C73C5E" w:rsidP="00C73C5E">
      <w:r>
        <w:t xml:space="preserve"> </w:t>
      </w:r>
    </w:p>
    <w:p w:rsidR="00C73C5E" w:rsidRDefault="00C73C5E" w:rsidP="00C73C5E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Uvedení zamestnanci a prizvané osoby sa pri výkone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riadia najmä povinnosťami a oprávneniami v zmysle zákona o finančnej kontrole, Systémom riadenia EŠIF na programové obdobie 2014-2020, Zmluvou o poskytnutí nenávratného finančného príspevku a inými relevantnými predpismi a inými relevantnými dokumentmi.</w:t>
      </w:r>
    </w:p>
    <w:p w:rsidR="00373B4B" w:rsidRDefault="00373B4B" w:rsidP="00C73C5E">
      <w:pPr>
        <w:jc w:val="both"/>
        <w:rPr>
          <w:sz w:val="23"/>
          <w:szCs w:val="23"/>
        </w:rPr>
      </w:pPr>
    </w:p>
    <w:p w:rsidR="00373B4B" w:rsidRPr="003522AC" w:rsidRDefault="00373B4B" w:rsidP="003522AC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3522AC">
        <w:rPr>
          <w:b/>
          <w:szCs w:val="24"/>
        </w:rPr>
        <w:t>amestnanci oprávnenej osoby a prizvaná osoba, ktorí vykonávajú finančnú kontrolu na mieste, majú pri plnení úloh podľa zákona o finančnej kontrole postavenie verejných činiteľov podľa § 128 Trestného zákona.</w:t>
      </w:r>
    </w:p>
    <w:p w:rsidR="00373B4B" w:rsidRDefault="00373B4B" w:rsidP="00C73C5E">
      <w:pPr>
        <w:jc w:val="both"/>
      </w:pPr>
    </w:p>
    <w:p w:rsidR="00C73C5E" w:rsidRDefault="00C73C5E" w:rsidP="00C73C5E">
      <w:r>
        <w:t xml:space="preserve">Termín začatia fyzického výkonu </w:t>
      </w:r>
      <w:r w:rsidR="00A55166">
        <w:t xml:space="preserve">finančnej </w:t>
      </w:r>
      <w:r>
        <w:t>kontroly na mieste:</w:t>
      </w:r>
      <w:r>
        <w:rPr>
          <w:rStyle w:val="Odkaznapoznmkupodiarou"/>
        </w:rPr>
        <w:footnoteReference w:id="15"/>
      </w:r>
      <w:r>
        <w:t xml:space="preserve"> od  ........................................................</w:t>
      </w:r>
    </w:p>
    <w:p w:rsidR="00C73C5E" w:rsidRDefault="00C73C5E" w:rsidP="00C73C5E">
      <w:r>
        <w:t xml:space="preserve">Predpokladaná dĺžka fyzického výkonu </w:t>
      </w:r>
      <w:r w:rsidR="00A55166">
        <w:t xml:space="preserve">finančnej </w:t>
      </w:r>
      <w:r>
        <w:t>kontroly na mieste</w:t>
      </w:r>
      <w:ins w:id="41" w:author="Autor">
        <w:r w:rsidR="00A169F0">
          <w:t>:</w:t>
        </w:r>
      </w:ins>
      <w:r>
        <w:rPr>
          <w:rStyle w:val="Odkaznapoznmkupodiarou"/>
        </w:rPr>
        <w:footnoteReference w:id="16"/>
      </w:r>
      <w:del w:id="42" w:author="Autor">
        <w:r w:rsidDel="00A169F0">
          <w:delText>:</w:delText>
        </w:r>
      </w:del>
      <w:r>
        <w:t xml:space="preserve"> ....................................................</w:t>
      </w:r>
    </w:p>
    <w:p w:rsidR="00C73C5E" w:rsidRDefault="00C73C5E" w:rsidP="00C73C5E"/>
    <w:p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:rsidR="00C73C5E" w:rsidRDefault="00C73C5E" w:rsidP="00C73C5E"/>
    <w:p w:rsidR="00C73C5E" w:rsidRDefault="00C73C5E" w:rsidP="00C73C5E"/>
    <w:p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>
        <w:t xml:space="preserve">meno, priezvisko, funkcia a podpis </w:t>
      </w:r>
      <w:r w:rsidR="00F96D37">
        <w:t>štatutárneho orgánu alebo ním písomne splnomocnen</w:t>
      </w:r>
      <w:r w:rsidR="00174CFF">
        <w:t>ého</w:t>
      </w:r>
      <w:r w:rsidR="00F96D37">
        <w:t xml:space="preserve"> vedúc</w:t>
      </w:r>
      <w:r w:rsidR="00174CFF">
        <w:t>eho</w:t>
      </w:r>
      <w:r w:rsidR="00F96D37">
        <w:t xml:space="preserve"> zamestnanc</w:t>
      </w:r>
      <w:r w:rsidR="00174CFF">
        <w:t>a</w:t>
      </w:r>
      <w:r w:rsidR="00F96D37">
        <w:t>.</w:t>
      </w:r>
      <w:r>
        <w:t xml:space="preserve"> </w:t>
      </w:r>
    </w:p>
    <w:p w:rsidR="00C73C5E" w:rsidRPr="0064461D" w:rsidRDefault="00C73C5E" w:rsidP="00C73C5E"/>
    <w:sectPr w:rsidR="00C73C5E" w:rsidRPr="0064461D" w:rsidSect="00C571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1C" w:rsidRDefault="00B2741C" w:rsidP="009B44B8">
      <w:pPr>
        <w:spacing w:after="0" w:line="240" w:lineRule="auto"/>
      </w:pPr>
      <w:r>
        <w:separator/>
      </w:r>
    </w:p>
  </w:endnote>
  <w:endnote w:type="continuationSeparator" w:id="0">
    <w:p w:rsidR="00B2741C" w:rsidRDefault="00B2741C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A2" w:rsidRDefault="00F304A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0827DD" wp14:editId="68EE11F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1F9F6BB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F860EB" w:rsidRDefault="00F860EB" w:rsidP="00F860EB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103411EA" wp14:editId="38A0080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F3C32">
          <w:rPr>
            <w:noProof/>
          </w:rPr>
          <w:t>4</w:t>
        </w:r>
        <w:r>
          <w:fldChar w:fldCharType="end"/>
        </w:r>
      </w:sdtContent>
    </w:sdt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A2" w:rsidRDefault="00F304A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1C" w:rsidRDefault="00B2741C" w:rsidP="009B44B8">
      <w:pPr>
        <w:spacing w:after="0" w:line="240" w:lineRule="auto"/>
      </w:pPr>
      <w:r>
        <w:separator/>
      </w:r>
    </w:p>
  </w:footnote>
  <w:footnote w:type="continuationSeparator" w:id="0">
    <w:p w:rsidR="00B2741C" w:rsidRDefault="00B2741C" w:rsidP="009B44B8">
      <w:pPr>
        <w:spacing w:after="0" w:line="240" w:lineRule="auto"/>
      </w:pPr>
      <w:r>
        <w:continuationSeparator/>
      </w:r>
    </w:p>
  </w:footnote>
  <w:footnote w:id="1">
    <w:p w:rsidR="00702B9D" w:rsidRDefault="00702B9D">
      <w:pPr>
        <w:pStyle w:val="Textpoznmkypodiarou"/>
      </w:pPr>
      <w:ins w:id="5" w:author="Autor">
        <w:r>
          <w:rPr>
            <w:rStyle w:val="Odkaznapoznmkupodiarou"/>
          </w:rPr>
          <w:footnoteRef/>
        </w:r>
        <w:r>
          <w:t xml:space="preserve"> Všetky ustanovenia vzoru, ktoré sa vzťahujú na riadiaci orgán, sa rovnako aplikujú aj na  sprostredkovateľský orgán v rozsahu, v akom naňho bol delegovaný výkon činností riadiaceho orgánu.</w:t>
        </w:r>
      </w:ins>
    </w:p>
  </w:footnote>
  <w:footnote w:id="2">
    <w:p w:rsidR="00246E56" w:rsidRDefault="00246E56">
      <w:pPr>
        <w:pStyle w:val="Textpoznmkypodiarou"/>
      </w:pPr>
      <w:ins w:id="9" w:author="Autor">
        <w:r>
          <w:rPr>
            <w:rStyle w:val="Odkaznapoznmkupodiarou"/>
          </w:rPr>
          <w:footnoteRef/>
        </w:r>
        <w:r>
          <w:t xml:space="preserve"> § 2 písm. g) zákona o finančnej kontrole</w:t>
        </w:r>
      </w:ins>
    </w:p>
  </w:footnote>
  <w:footnote w:id="3">
    <w:p w:rsidR="00246E56" w:rsidRDefault="00246E56">
      <w:pPr>
        <w:pStyle w:val="Textpoznmkypodiarou"/>
      </w:pPr>
      <w:ins w:id="11" w:author="Autor">
        <w:r>
          <w:rPr>
            <w:rStyle w:val="Odkaznapoznmkupodiarou"/>
          </w:rPr>
          <w:footnoteRef/>
        </w:r>
        <w:r>
          <w:t xml:space="preserve"> § 2 písm. h) zákona o finančnej kontrole</w:t>
        </w:r>
      </w:ins>
    </w:p>
  </w:footnote>
  <w:footnote w:id="4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osoba.</w:t>
      </w:r>
    </w:p>
  </w:footnote>
  <w:footnote w:id="5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6">
    <w:p w:rsidR="007430CD" w:rsidRDefault="007430CD" w:rsidP="009F3C32">
      <w:pPr>
        <w:pStyle w:val="Textpoznmkypodiarou"/>
        <w:jc w:val="both"/>
        <w:pPrChange w:id="1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7">
    <w:p w:rsidR="007430CD" w:rsidRDefault="007430CD" w:rsidP="009F3C32">
      <w:pPr>
        <w:pStyle w:val="Textpoznmkypodiarou"/>
        <w:jc w:val="both"/>
        <w:pPrChange w:id="1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8">
    <w:p w:rsidR="007430CD" w:rsidRDefault="007430CD" w:rsidP="009F3C32">
      <w:pPr>
        <w:pStyle w:val="Textpoznmkypodiarou"/>
        <w:jc w:val="both"/>
        <w:pPrChange w:id="2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="000C707E">
        <w:t>RO uvedie osobitný predmet kontroly/osobitné predmety kontroly uvedené v Systéme riadenia EŠIF na PO 2014-2020 a v usmerneniach RO, resp. iný predmet kontroly podľa charakteru kontroly (napr. kontrola 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9">
    <w:p w:rsidR="007430CD" w:rsidRDefault="007430CD" w:rsidP="009F3C32">
      <w:pPr>
        <w:pStyle w:val="Textpoznmkypodiarou"/>
        <w:jc w:val="both"/>
        <w:pPrChange w:id="2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="000C707E">
        <w:t xml:space="preserve">RO môže zadefinovať bližšiu charakteristiku predmetu kontroly. </w:t>
      </w:r>
      <w:r>
        <w:t xml:space="preserve"> </w:t>
      </w:r>
    </w:p>
  </w:footnote>
  <w:footnote w:id="10">
    <w:p w:rsidR="007430CD" w:rsidRDefault="007430CD" w:rsidP="009F3C32">
      <w:pPr>
        <w:pStyle w:val="Textpoznmkypodiarou"/>
        <w:jc w:val="both"/>
        <w:pPrChange w:id="27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Napr. v prípade, ak je kontrola RO zameraná na kontrolu plnenia úloh v rámci delegovania právomocí na SO. </w:t>
      </w:r>
    </w:p>
  </w:footnote>
  <w:footnote w:id="11">
    <w:p w:rsidR="007430CD" w:rsidRDefault="007430CD" w:rsidP="009F3C32">
      <w:pPr>
        <w:pStyle w:val="Textpoznmkypodiarou"/>
        <w:jc w:val="both"/>
        <w:pPrChange w:id="32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12">
    <w:p w:rsidR="001F1A31" w:rsidRDefault="001F1A31" w:rsidP="009F3C32">
      <w:pPr>
        <w:pStyle w:val="Textpoznmkypodiarou"/>
        <w:jc w:val="both"/>
        <w:pPrChange w:id="3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RO uvedie ďalšie údaje podľa potreby.</w:t>
      </w:r>
    </w:p>
  </w:footnote>
  <w:footnote w:id="13">
    <w:p w:rsidR="00C73C5E" w:rsidRDefault="00C73C5E" w:rsidP="009F3C32">
      <w:pPr>
        <w:pStyle w:val="Textpoznmkypodiarou"/>
        <w:jc w:val="both"/>
        <w:pPrChange w:id="37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RO vyplní meno, priezvisko a funkciu podľa počtu zamestnancov vykonávajúcich</w:t>
      </w:r>
      <w:r w:rsidR="00EE3BDC">
        <w:t xml:space="preserve"> finančnú</w:t>
      </w:r>
      <w:r>
        <w:t xml:space="preserve"> kontrolu na mieste.</w:t>
      </w:r>
    </w:p>
  </w:footnote>
  <w:footnote w:id="14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vyplní meno a priezvisko podľa počtu prizvaných osôb vykonávajúcich </w:t>
      </w:r>
      <w:r w:rsidR="00EE3BDC">
        <w:t xml:space="preserve">finančnú </w:t>
      </w:r>
      <w:r>
        <w:t>kontrolu na mieste (napr. gestora horizontálneho princípu)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15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dátum  začatia fyzického výkonu </w:t>
      </w:r>
      <w:r w:rsidR="00A55166">
        <w:t xml:space="preserve"> finančnej </w:t>
      </w:r>
      <w:r>
        <w:t xml:space="preserve">kontroly na mieste. </w:t>
      </w:r>
    </w:p>
  </w:footnote>
  <w:footnote w:id="16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mala vykonávať fyzická </w:t>
      </w:r>
      <w:r w:rsidR="00A55166">
        <w:t xml:space="preserve">finančná </w:t>
      </w:r>
      <w:r>
        <w:t xml:space="preserve">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A2" w:rsidRDefault="00F304A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95C" w:rsidRDefault="0049695C" w:rsidP="0049695C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841C33" wp14:editId="6C3AA5A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927728"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8B576F223374646A14231DECD0B965A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49695C" w:rsidRDefault="00E937FB" w:rsidP="0049695C">
        <w:pPr>
          <w:pStyle w:val="Hlavika"/>
          <w:jc w:val="right"/>
        </w:pPr>
        <w:r>
          <w:rPr>
            <w:szCs w:val="20"/>
          </w:rPr>
          <w:t>11.02.2016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A2" w:rsidRDefault="00F304A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B2BAC"/>
    <w:rsid w:val="000C707E"/>
    <w:rsid w:val="000D06AC"/>
    <w:rsid w:val="000D67D7"/>
    <w:rsid w:val="000D7DF6"/>
    <w:rsid w:val="00105536"/>
    <w:rsid w:val="00116695"/>
    <w:rsid w:val="00137085"/>
    <w:rsid w:val="00146E93"/>
    <w:rsid w:val="00154F86"/>
    <w:rsid w:val="00174681"/>
    <w:rsid w:val="00174CFF"/>
    <w:rsid w:val="0018333B"/>
    <w:rsid w:val="00183B6E"/>
    <w:rsid w:val="001906B2"/>
    <w:rsid w:val="00194E50"/>
    <w:rsid w:val="001B507C"/>
    <w:rsid w:val="001B704D"/>
    <w:rsid w:val="001F1A31"/>
    <w:rsid w:val="001F6C1F"/>
    <w:rsid w:val="0020437E"/>
    <w:rsid w:val="00210311"/>
    <w:rsid w:val="00226C03"/>
    <w:rsid w:val="00246E56"/>
    <w:rsid w:val="0024799D"/>
    <w:rsid w:val="00264A86"/>
    <w:rsid w:val="002B60FE"/>
    <w:rsid w:val="002B7F67"/>
    <w:rsid w:val="002D6407"/>
    <w:rsid w:val="003169E9"/>
    <w:rsid w:val="00320CB7"/>
    <w:rsid w:val="003377A7"/>
    <w:rsid w:val="003522AC"/>
    <w:rsid w:val="00370182"/>
    <w:rsid w:val="00373B4B"/>
    <w:rsid w:val="003A2205"/>
    <w:rsid w:val="003D36BC"/>
    <w:rsid w:val="003D5973"/>
    <w:rsid w:val="003E1630"/>
    <w:rsid w:val="003E7F82"/>
    <w:rsid w:val="004121CB"/>
    <w:rsid w:val="00416268"/>
    <w:rsid w:val="00425E67"/>
    <w:rsid w:val="00434749"/>
    <w:rsid w:val="0043507D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45F2E"/>
    <w:rsid w:val="00586771"/>
    <w:rsid w:val="005A6852"/>
    <w:rsid w:val="005C1BA6"/>
    <w:rsid w:val="00600A68"/>
    <w:rsid w:val="006153EE"/>
    <w:rsid w:val="006267ED"/>
    <w:rsid w:val="006300A5"/>
    <w:rsid w:val="00663AAC"/>
    <w:rsid w:val="006F5B6B"/>
    <w:rsid w:val="00700482"/>
    <w:rsid w:val="00702B9D"/>
    <w:rsid w:val="00704186"/>
    <w:rsid w:val="007430CD"/>
    <w:rsid w:val="007D1521"/>
    <w:rsid w:val="0080301B"/>
    <w:rsid w:val="008111FF"/>
    <w:rsid w:val="00880D4E"/>
    <w:rsid w:val="008849DB"/>
    <w:rsid w:val="008851D6"/>
    <w:rsid w:val="008A21A6"/>
    <w:rsid w:val="008A7DBF"/>
    <w:rsid w:val="00922D99"/>
    <w:rsid w:val="00944BAA"/>
    <w:rsid w:val="00977107"/>
    <w:rsid w:val="009A0CC4"/>
    <w:rsid w:val="009A73BC"/>
    <w:rsid w:val="009B44B8"/>
    <w:rsid w:val="009B58E2"/>
    <w:rsid w:val="009E4D71"/>
    <w:rsid w:val="009F28B6"/>
    <w:rsid w:val="009F3C32"/>
    <w:rsid w:val="00A10042"/>
    <w:rsid w:val="00A169F0"/>
    <w:rsid w:val="00A27886"/>
    <w:rsid w:val="00A3566C"/>
    <w:rsid w:val="00A40515"/>
    <w:rsid w:val="00A51431"/>
    <w:rsid w:val="00A55166"/>
    <w:rsid w:val="00A558DF"/>
    <w:rsid w:val="00A72107"/>
    <w:rsid w:val="00A9035D"/>
    <w:rsid w:val="00AA2BAF"/>
    <w:rsid w:val="00B136A9"/>
    <w:rsid w:val="00B2741C"/>
    <w:rsid w:val="00B65AFB"/>
    <w:rsid w:val="00B6694B"/>
    <w:rsid w:val="00B66F4A"/>
    <w:rsid w:val="00B70C93"/>
    <w:rsid w:val="00BA5DD2"/>
    <w:rsid w:val="00BC4CE2"/>
    <w:rsid w:val="00BC5ACE"/>
    <w:rsid w:val="00BC7BE5"/>
    <w:rsid w:val="00BE13AF"/>
    <w:rsid w:val="00BE1982"/>
    <w:rsid w:val="00C20685"/>
    <w:rsid w:val="00C571C4"/>
    <w:rsid w:val="00C73C5E"/>
    <w:rsid w:val="00C84131"/>
    <w:rsid w:val="00CD2369"/>
    <w:rsid w:val="00CE5BD7"/>
    <w:rsid w:val="00D31DB6"/>
    <w:rsid w:val="00DB3D85"/>
    <w:rsid w:val="00DC1779"/>
    <w:rsid w:val="00DD55EE"/>
    <w:rsid w:val="00DF4698"/>
    <w:rsid w:val="00E00A4F"/>
    <w:rsid w:val="00E118AD"/>
    <w:rsid w:val="00E16114"/>
    <w:rsid w:val="00E41FDA"/>
    <w:rsid w:val="00E434A1"/>
    <w:rsid w:val="00E7430E"/>
    <w:rsid w:val="00E756DD"/>
    <w:rsid w:val="00E937FB"/>
    <w:rsid w:val="00EB06A2"/>
    <w:rsid w:val="00ED16EF"/>
    <w:rsid w:val="00EE1038"/>
    <w:rsid w:val="00EE3BDC"/>
    <w:rsid w:val="00EF0637"/>
    <w:rsid w:val="00F11A7B"/>
    <w:rsid w:val="00F14440"/>
    <w:rsid w:val="00F147E9"/>
    <w:rsid w:val="00F14F1A"/>
    <w:rsid w:val="00F304A2"/>
    <w:rsid w:val="00F3121B"/>
    <w:rsid w:val="00F602EE"/>
    <w:rsid w:val="00F84B30"/>
    <w:rsid w:val="00F860EB"/>
    <w:rsid w:val="00F96D37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2B9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2B9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02B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2B9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2B9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02B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914288" w:rsidRDefault="00281D9A" w:rsidP="00281D9A">
          <w:pPr>
            <w:pStyle w:val="98B576F223374646A14231DECD0B965A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514A1"/>
    <w:rsid w:val="000877DF"/>
    <w:rsid w:val="00113500"/>
    <w:rsid w:val="0012574B"/>
    <w:rsid w:val="00150AF1"/>
    <w:rsid w:val="001B5059"/>
    <w:rsid w:val="001D66F8"/>
    <w:rsid w:val="002113AA"/>
    <w:rsid w:val="00231308"/>
    <w:rsid w:val="002323CB"/>
    <w:rsid w:val="002675FA"/>
    <w:rsid w:val="00281D9A"/>
    <w:rsid w:val="002C6CB3"/>
    <w:rsid w:val="003859DB"/>
    <w:rsid w:val="00421280"/>
    <w:rsid w:val="004D74F0"/>
    <w:rsid w:val="00576B81"/>
    <w:rsid w:val="00583191"/>
    <w:rsid w:val="006E4C2F"/>
    <w:rsid w:val="00705BEA"/>
    <w:rsid w:val="00714E01"/>
    <w:rsid w:val="00715F6B"/>
    <w:rsid w:val="00804490"/>
    <w:rsid w:val="00882C39"/>
    <w:rsid w:val="00914288"/>
    <w:rsid w:val="00920856"/>
    <w:rsid w:val="009812B8"/>
    <w:rsid w:val="00997583"/>
    <w:rsid w:val="009B0EDA"/>
    <w:rsid w:val="00AA105D"/>
    <w:rsid w:val="00B81792"/>
    <w:rsid w:val="00BC1264"/>
    <w:rsid w:val="00C30E9D"/>
    <w:rsid w:val="00CB1FA3"/>
    <w:rsid w:val="00CD05DF"/>
    <w:rsid w:val="00D33F93"/>
    <w:rsid w:val="00D77C82"/>
    <w:rsid w:val="00DF5959"/>
    <w:rsid w:val="00EA40E1"/>
    <w:rsid w:val="00EC4179"/>
    <w:rsid w:val="00EF3B27"/>
    <w:rsid w:val="00F26179"/>
    <w:rsid w:val="00F32770"/>
    <w:rsid w:val="00F508C7"/>
    <w:rsid w:val="00FA7385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61AA-2D40-43B3-BE43-90CCE0CAD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2019-01-16T14:30:00Z</dcterms:created>
  <dcterms:modified xsi:type="dcterms:W3CDTF">2019-02-05T14:37:00Z</dcterms:modified>
</cp:coreProperties>
</file>